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65885BDA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2EBEB73D" w14:textId="77777777" w:rsidR="00974E99" w:rsidRPr="00405755" w:rsidRDefault="00974E99" w:rsidP="00564664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456EE9" w:rsidRPr="00405755">
              <w:t>ECOMMENDATI</w:t>
            </w:r>
            <w:r w:rsidR="00F905E1" w:rsidRPr="00405755">
              <w:t>ON</w:t>
            </w:r>
          </w:p>
        </w:tc>
      </w:tr>
    </w:tbl>
    <w:p w14:paraId="3B3898FB" w14:textId="77777777" w:rsidR="008972C3" w:rsidRPr="00405755" w:rsidRDefault="008972C3" w:rsidP="003274DB"/>
    <w:p w14:paraId="0551A669" w14:textId="77777777" w:rsidR="00D74AE1" w:rsidRPr="00405755" w:rsidRDefault="00D74AE1" w:rsidP="003274DB"/>
    <w:p w14:paraId="2869B9BA" w14:textId="77777777" w:rsidR="00111E0A" w:rsidRPr="00405755" w:rsidRDefault="00111E0A" w:rsidP="00111E0A">
      <w:pPr>
        <w:pStyle w:val="Documentnumber"/>
      </w:pPr>
      <w:r w:rsidRPr="00405755">
        <w:t>Document referenc</w:t>
      </w:r>
      <w:commentRangeStart w:id="0"/>
      <w:r w:rsidRPr="00405755">
        <w:t>e</w:t>
      </w:r>
      <w:commentRangeEnd w:id="0"/>
      <w:r w:rsidRPr="00405755">
        <w:rPr>
          <w:rStyle w:val="CommentReference"/>
          <w:caps w:val="0"/>
          <w:color w:val="auto"/>
        </w:rPr>
        <w:commentReference w:id="0"/>
      </w:r>
    </w:p>
    <w:p w14:paraId="7B06D528" w14:textId="77777777" w:rsidR="00111E0A" w:rsidRPr="00405755" w:rsidRDefault="00111E0A" w:rsidP="003274DB"/>
    <w:p w14:paraId="502C4F66" w14:textId="77777777" w:rsidR="00776004" w:rsidRPr="00405755" w:rsidRDefault="00D35EA1" w:rsidP="00564664">
      <w:pPr>
        <w:pStyle w:val="Documentname"/>
      </w:pPr>
      <w:r>
        <w:t>MOBILE AI</w:t>
      </w:r>
      <w:r w:rsidR="002265D8">
        <w:t>D</w:t>
      </w:r>
      <w:r>
        <w:t xml:space="preserve">S TO NAVIGATION (MATON) </w:t>
      </w:r>
    </w:p>
    <w:p w14:paraId="4EEEDD3C" w14:textId="77777777" w:rsidR="00D74AE1" w:rsidRPr="00405755" w:rsidRDefault="00D74AE1" w:rsidP="00D74AE1"/>
    <w:p w14:paraId="3CAA3731" w14:textId="77777777" w:rsidR="006A48A6" w:rsidRPr="00405755" w:rsidRDefault="006A48A6" w:rsidP="00D74AE1"/>
    <w:p w14:paraId="691417F5" w14:textId="77777777" w:rsidR="005378B8" w:rsidRPr="00405755" w:rsidRDefault="005378B8" w:rsidP="00D74AE1"/>
    <w:p w14:paraId="42E804F2" w14:textId="77777777" w:rsidR="005378B8" w:rsidRPr="00405755" w:rsidRDefault="005378B8" w:rsidP="00D74AE1"/>
    <w:p w14:paraId="5A1283D1" w14:textId="77777777" w:rsidR="005378B8" w:rsidRPr="00405755" w:rsidRDefault="005378B8" w:rsidP="00D74AE1"/>
    <w:p w14:paraId="1357C2D8" w14:textId="77777777" w:rsidR="005378B8" w:rsidRPr="00405755" w:rsidRDefault="005378B8" w:rsidP="00D74AE1"/>
    <w:p w14:paraId="28DA8ABF" w14:textId="77777777" w:rsidR="005378B8" w:rsidRPr="00405755" w:rsidRDefault="005378B8" w:rsidP="00D74AE1"/>
    <w:p w14:paraId="630996A7" w14:textId="77777777" w:rsidR="005378B8" w:rsidRPr="00405755" w:rsidRDefault="005378B8" w:rsidP="00D74AE1"/>
    <w:p w14:paraId="01E579A3" w14:textId="77777777" w:rsidR="005378B8" w:rsidRPr="00405755" w:rsidRDefault="005378B8" w:rsidP="00D74AE1"/>
    <w:p w14:paraId="5B780415" w14:textId="77777777" w:rsidR="005378B8" w:rsidRPr="00405755" w:rsidRDefault="005378B8" w:rsidP="00D74AE1"/>
    <w:p w14:paraId="2641775E" w14:textId="77777777" w:rsidR="005378B8" w:rsidRPr="00405755" w:rsidRDefault="005378B8" w:rsidP="00D74AE1"/>
    <w:p w14:paraId="388D248B" w14:textId="77777777" w:rsidR="005378B8" w:rsidRPr="00405755" w:rsidRDefault="005378B8" w:rsidP="00D74AE1"/>
    <w:p w14:paraId="19BFC8B5" w14:textId="77777777" w:rsidR="005378B8" w:rsidRPr="00405755" w:rsidRDefault="005378B8" w:rsidP="00D74AE1"/>
    <w:p w14:paraId="6D8383EB" w14:textId="77777777" w:rsidR="005378B8" w:rsidRPr="00405755" w:rsidRDefault="005378B8" w:rsidP="00D74AE1"/>
    <w:p w14:paraId="6968C91A" w14:textId="77777777" w:rsidR="005378B8" w:rsidRPr="00405755" w:rsidRDefault="005378B8" w:rsidP="00D74AE1"/>
    <w:p w14:paraId="73F7D8A9" w14:textId="77777777" w:rsidR="005378B8" w:rsidRPr="00405755" w:rsidRDefault="005378B8" w:rsidP="00D74AE1"/>
    <w:p w14:paraId="063FD305" w14:textId="77777777" w:rsidR="005378B8" w:rsidRPr="00405755" w:rsidRDefault="005378B8" w:rsidP="00D74AE1"/>
    <w:p w14:paraId="598F1199" w14:textId="77777777" w:rsidR="005378B8" w:rsidRPr="00405755" w:rsidRDefault="005378B8" w:rsidP="00D74AE1"/>
    <w:p w14:paraId="60A30FEB" w14:textId="77777777" w:rsidR="005378B8" w:rsidRPr="00405755" w:rsidRDefault="005378B8" w:rsidP="00D74AE1"/>
    <w:p w14:paraId="6AA69571" w14:textId="77777777" w:rsidR="005378B8" w:rsidRPr="00405755" w:rsidRDefault="005378B8" w:rsidP="00D74AE1"/>
    <w:p w14:paraId="13BFFF8C" w14:textId="77777777" w:rsidR="005378B8" w:rsidRPr="00405755" w:rsidRDefault="005378B8" w:rsidP="00D74AE1"/>
    <w:p w14:paraId="47BB5C20" w14:textId="77777777" w:rsidR="005378B8" w:rsidRPr="00405755" w:rsidRDefault="005378B8" w:rsidP="00D74AE1"/>
    <w:p w14:paraId="79CA0F4A" w14:textId="77777777" w:rsidR="005378B8" w:rsidRPr="00405755" w:rsidRDefault="005378B8" w:rsidP="00D74AE1"/>
    <w:p w14:paraId="57B977A7" w14:textId="77777777" w:rsidR="005378B8" w:rsidRPr="00405755" w:rsidRDefault="005378B8" w:rsidP="00D74AE1"/>
    <w:p w14:paraId="01301F8F" w14:textId="77777777" w:rsidR="005378B8" w:rsidRPr="00405755" w:rsidRDefault="005378B8" w:rsidP="00D74AE1"/>
    <w:p w14:paraId="2E3754EB" w14:textId="77777777" w:rsidR="005378B8" w:rsidRPr="00405755" w:rsidRDefault="005378B8" w:rsidP="00D74AE1"/>
    <w:p w14:paraId="1BC1760B" w14:textId="77777777" w:rsidR="005378B8" w:rsidRPr="00405755" w:rsidRDefault="005378B8" w:rsidP="005378B8">
      <w:pPr>
        <w:pStyle w:val="Editionnumber"/>
      </w:pPr>
      <w:r w:rsidRPr="00405755">
        <w:t xml:space="preserve">Edition </w:t>
      </w:r>
      <w:commentRangeStart w:id="1"/>
      <w:r w:rsidRPr="00405755">
        <w:t>1.0</w:t>
      </w:r>
      <w:commentRangeEnd w:id="1"/>
      <w:r w:rsidRPr="00405755">
        <w:rPr>
          <w:rStyle w:val="CommentReference"/>
          <w:b w:val="0"/>
          <w:color w:val="auto"/>
        </w:rPr>
        <w:commentReference w:id="1"/>
      </w:r>
    </w:p>
    <w:p w14:paraId="67DA4B97" w14:textId="77777777" w:rsidR="006A48A6" w:rsidRPr="00405755" w:rsidRDefault="005378B8" w:rsidP="005378B8">
      <w:pPr>
        <w:pStyle w:val="Documentdate"/>
      </w:pPr>
      <w:r w:rsidRPr="00405755">
        <w:lastRenderedPageBreak/>
        <w:t xml:space="preserve">Document </w:t>
      </w:r>
      <w:r w:rsidR="002265D8">
        <w:t>October 2016</w:t>
      </w:r>
    </w:p>
    <w:p w14:paraId="3C92BBE8" w14:textId="77777777" w:rsidR="00BC27F6" w:rsidRPr="00405755" w:rsidRDefault="00BC27F6" w:rsidP="00D74AE1">
      <w:pPr>
        <w:sectPr w:rsidR="00BC27F6" w:rsidRPr="00405755" w:rsidSect="007E30DF">
          <w:headerReference w:type="default" r:id="rId10"/>
          <w:footerReference w:type="defaul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643F7F8E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75A5B837" w14:textId="77777777" w:rsidTr="005E4659">
        <w:tc>
          <w:tcPr>
            <w:tcW w:w="1908" w:type="dxa"/>
          </w:tcPr>
          <w:p w14:paraId="730D6757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64425F00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61438081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1E767D4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19910A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820246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420EED1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8CA870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2B0CCD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3AFD30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B3EF1AE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F8EB92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CAA600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F32892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C4F8EE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4A8C9A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161B5D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C8A5E3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34E0F2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1816A11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A4BD34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9F4D73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0F1D21E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4296B3E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72EC12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7B5C2A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2FA2CD5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C4FD5E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A7FAA0A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EAAF94D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02AFD9B" w14:textId="77777777" w:rsidR="00914E26" w:rsidRPr="00405755" w:rsidRDefault="00914E26" w:rsidP="00914E26">
            <w:pPr>
              <w:pStyle w:val="Tabletext"/>
            </w:pPr>
          </w:p>
        </w:tc>
      </w:tr>
    </w:tbl>
    <w:p w14:paraId="6DCD303E" w14:textId="77777777" w:rsidR="005E4659" w:rsidRPr="00405755" w:rsidRDefault="005E4659" w:rsidP="00914E26">
      <w:pPr>
        <w:spacing w:after="200" w:line="276" w:lineRule="auto"/>
        <w:sectPr w:rsidR="005E4659" w:rsidRPr="00405755" w:rsidSect="00111E0A">
          <w:headerReference w:type="default" r:id="rId12"/>
          <w:footerReference w:type="default" r:id="rId13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73C0AD60" w14:textId="77777777" w:rsidR="001B7940" w:rsidRPr="00405755" w:rsidRDefault="001B7940" w:rsidP="001B7940">
      <w:pPr>
        <w:pStyle w:val="THECOUNCIL"/>
      </w:pPr>
      <w:bookmarkStart w:id="2" w:name="_Toc442255952"/>
      <w:r w:rsidRPr="00405755">
        <w:lastRenderedPageBreak/>
        <w:t>THE COUNCIL</w:t>
      </w:r>
    </w:p>
    <w:p w14:paraId="41C83E53" w14:textId="77777777" w:rsidR="00A8126D" w:rsidRDefault="00A8126D" w:rsidP="001B7940">
      <w:pPr>
        <w:pStyle w:val="Noting"/>
        <w:rPr>
          <w:b/>
        </w:rPr>
      </w:pPr>
    </w:p>
    <w:p w14:paraId="3A0BD922" w14:textId="77777777" w:rsidR="00A8126D" w:rsidRDefault="00A8126D" w:rsidP="001B7940">
      <w:pPr>
        <w:pStyle w:val="Noting"/>
        <w:rPr>
          <w:b/>
        </w:rPr>
      </w:pPr>
      <w:r w:rsidRPr="004A484C">
        <w:rPr>
          <w:b/>
        </w:rPr>
        <w:t>RECALLING</w:t>
      </w:r>
      <w:r>
        <w:rPr>
          <w:b/>
        </w:rPr>
        <w:t xml:space="preserve"> </w:t>
      </w:r>
      <w:r w:rsidRPr="004A484C">
        <w:t>the function of IALA with respect to Safety of Navigation, the efficiency of maritime transport and the protection of the environment</w:t>
      </w:r>
    </w:p>
    <w:p w14:paraId="7395C52A" w14:textId="77777777" w:rsidR="00DE1647" w:rsidRDefault="00166C2E" w:rsidP="001B7940">
      <w:pPr>
        <w:pStyle w:val="Noting"/>
        <w:rPr>
          <w:lang w:eastAsia="de-DE"/>
        </w:rPr>
      </w:pPr>
      <w:r w:rsidRPr="004A484C">
        <w:rPr>
          <w:b/>
        </w:rPr>
        <w:t>RECALL</w:t>
      </w:r>
      <w:bookmarkStart w:id="3" w:name="_GoBack"/>
      <w:bookmarkEnd w:id="3"/>
      <w:r w:rsidRPr="004A484C">
        <w:rPr>
          <w:b/>
        </w:rPr>
        <w:t>ING</w:t>
      </w:r>
      <w:r w:rsidR="00A8126D">
        <w:rPr>
          <w:b/>
        </w:rPr>
        <w:t xml:space="preserve"> also</w:t>
      </w:r>
      <w:r w:rsidRPr="004A484C">
        <w:t xml:space="preserve"> </w:t>
      </w:r>
      <w:r w:rsidR="00DE1647">
        <w:rPr>
          <w:lang w:eastAsia="de-DE"/>
        </w:rPr>
        <w:t>the Nairobi International Convention on the Removal of Wrecks and other special purposes on mobile events,</w:t>
      </w:r>
    </w:p>
    <w:p w14:paraId="53B9D7F7" w14:textId="77777777" w:rsidR="001B7940" w:rsidRPr="00405755" w:rsidRDefault="001B7940" w:rsidP="001B7940">
      <w:pPr>
        <w:pStyle w:val="Noting"/>
      </w:pPr>
      <w:r w:rsidRPr="00405755">
        <w:rPr>
          <w:b/>
        </w:rPr>
        <w:t>RECOGNISING</w:t>
      </w:r>
      <w:r w:rsidRPr="00405755">
        <w:t xml:space="preserve"> </w:t>
      </w:r>
      <w:r w:rsidR="003279C2">
        <w:rPr>
          <w:lang w:eastAsia="de-DE"/>
        </w:rPr>
        <w:t>the advancements in global technologies</w:t>
      </w:r>
      <w:r w:rsidR="008E12FA">
        <w:rPr>
          <w:lang w:eastAsia="de-DE"/>
        </w:rPr>
        <w:t>, there is a need</w:t>
      </w:r>
      <w:r w:rsidR="003279C2">
        <w:rPr>
          <w:lang w:eastAsia="de-DE"/>
        </w:rPr>
        <w:t xml:space="preserve"> to develop a recommendation for </w:t>
      </w:r>
      <w:r w:rsidR="008E12FA">
        <w:rPr>
          <w:lang w:eastAsia="de-DE"/>
        </w:rPr>
        <w:t>IALA</w:t>
      </w:r>
      <w:r w:rsidR="003279C2">
        <w:rPr>
          <w:lang w:eastAsia="de-DE"/>
        </w:rPr>
        <w:t xml:space="preserve"> members, including guidance, on the marking of Mobile AtoN (MAtoN), taking into account existing IALA guidance.</w:t>
      </w:r>
    </w:p>
    <w:p w14:paraId="1B9EF460" w14:textId="77777777" w:rsidR="001B7940" w:rsidRPr="00405755" w:rsidRDefault="001B7940" w:rsidP="001B7940">
      <w:pPr>
        <w:pStyle w:val="Noting"/>
        <w:rPr>
          <w:rFonts w:ascii="Arial" w:hAnsi="Arial"/>
        </w:rPr>
      </w:pPr>
      <w:r w:rsidRPr="00405755">
        <w:rPr>
          <w:b/>
        </w:rPr>
        <w:t>RECOMMENDS</w:t>
      </w:r>
      <w:r w:rsidRPr="00405755">
        <w:t xml:space="preserve"> </w:t>
      </w:r>
      <w:r w:rsidRPr="00405755">
        <w:rPr>
          <w:lang w:eastAsia="de-DE"/>
        </w:rPr>
        <w:t xml:space="preserve">IALA members and authorities </w:t>
      </w:r>
      <w:r w:rsidR="003279C2">
        <w:rPr>
          <w:lang w:eastAsia="de-DE"/>
        </w:rPr>
        <w:t xml:space="preserve">to use </w:t>
      </w:r>
      <w:r w:rsidR="00996A75">
        <w:rPr>
          <w:lang w:eastAsia="de-DE"/>
        </w:rPr>
        <w:t>M</w:t>
      </w:r>
      <w:r w:rsidR="003279C2">
        <w:rPr>
          <w:lang w:eastAsia="de-DE"/>
        </w:rPr>
        <w:t>obile AtoN</w:t>
      </w:r>
      <w:r w:rsidR="003279C2" w:rsidRPr="003E0D0E">
        <w:rPr>
          <w:lang w:eastAsia="de-DE"/>
        </w:rPr>
        <w:t xml:space="preserve">, in accordance with the appropriated risk assessment, when the </w:t>
      </w:r>
      <w:r w:rsidR="00996A75" w:rsidRPr="003E0D0E">
        <w:rPr>
          <w:lang w:eastAsia="de-DE"/>
        </w:rPr>
        <w:t>event to be mark/identify</w:t>
      </w:r>
      <w:r w:rsidR="003279C2" w:rsidRPr="003E0D0E">
        <w:rPr>
          <w:lang w:eastAsia="de-DE"/>
        </w:rPr>
        <w:t xml:space="preserve"> </w:t>
      </w:r>
      <w:r w:rsidR="00996A75" w:rsidRPr="003E0D0E">
        <w:rPr>
          <w:lang w:eastAsia="de-DE"/>
        </w:rPr>
        <w:t>is drifting or in movement</w:t>
      </w:r>
      <w:r w:rsidR="003279C2" w:rsidRPr="003E0D0E">
        <w:rPr>
          <w:lang w:eastAsia="de-DE"/>
        </w:rPr>
        <w:t xml:space="preserve"> at sea.</w:t>
      </w:r>
    </w:p>
    <w:p w14:paraId="3C11D1F4" w14:textId="77777777" w:rsidR="003E0D0E" w:rsidRPr="003E0D0E" w:rsidRDefault="003E0D0E" w:rsidP="003E0D0E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Theme="minorHAnsi"/>
          <w:b w:val="0"/>
        </w:rPr>
      </w:pPr>
      <w:bookmarkStart w:id="4" w:name="_Ref361228803"/>
      <w:bookmarkStart w:id="5" w:name="_Toc359496675"/>
      <w:bookmarkEnd w:id="4"/>
      <w:bookmarkEnd w:id="5"/>
      <w:r>
        <w:rPr>
          <w:lang w:eastAsia="de-DE"/>
        </w:rPr>
        <w:t>definition:</w:t>
      </w:r>
    </w:p>
    <w:p w14:paraId="12B057A2" w14:textId="77777777" w:rsidR="003E0D0E" w:rsidRDefault="00996A75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 M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obile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AtoN</w:t>
      </w:r>
      <w:r w:rsidR="00204D1C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 xml:space="preserve"> (MAtoN)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shall be defined as a non-fixed or un-moored AtoN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; but does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not include a fixed or moored buoy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that is adrift from station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.</w:t>
      </w:r>
    </w:p>
    <w:p w14:paraId="121E9B1A" w14:textId="77777777" w:rsidR="003E0D0E" w:rsidRPr="003E0D0E" w:rsidRDefault="003E0D0E" w:rsidP="003E0D0E">
      <w:pPr>
        <w:pStyle w:val="Heading1"/>
        <w:keepLines w:val="0"/>
        <w:numPr>
          <w:ilvl w:val="0"/>
          <w:numId w:val="0"/>
        </w:numPr>
        <w:tabs>
          <w:tab w:val="left" w:pos="567"/>
        </w:tabs>
        <w:spacing w:after="240" w:line="240" w:lineRule="auto"/>
        <w:ind w:left="567"/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</w:pP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Note: MAtoN would not generally be used for unmanned </w:t>
      </w:r>
      <w:r w:rsidRPr="003E0D0E"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24"/>
          <w:szCs w:val="22"/>
        </w:rPr>
        <w:t>vehicle</w:t>
      </w:r>
      <w:r w:rsidRPr="003E0D0E">
        <w:rPr>
          <w:rFonts w:asciiTheme="minorHAnsi" w:eastAsiaTheme="minorHAnsi" w:hAnsiTheme="minorHAnsi" w:cstheme="minorBidi" w:hint="eastAsia"/>
          <w:b w:val="0"/>
          <w:bCs w:val="0"/>
          <w:caps w:val="0"/>
          <w:color w:val="auto"/>
          <w:sz w:val="24"/>
          <w:szCs w:val="22"/>
        </w:rPr>
        <w:t xml:space="preserve"> applications</w:t>
      </w:r>
    </w:p>
    <w:p w14:paraId="3B30DF3B" w14:textId="77777777" w:rsidR="003E0D0E" w:rsidRPr="003E0D0E" w:rsidRDefault="003E0D0E" w:rsidP="003E0D0E">
      <w:pPr>
        <w:pStyle w:val="Heading1separatationline"/>
      </w:pPr>
    </w:p>
    <w:p w14:paraId="5CF0A968" w14:textId="77777777" w:rsidR="00996A75" w:rsidRPr="00993B7D" w:rsidRDefault="003E0D0E" w:rsidP="00996A75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" w:name="_Toc449013351"/>
      <w:r>
        <w:t xml:space="preserve">Typical </w:t>
      </w:r>
      <w:r w:rsidR="00996A75">
        <w:t>Uses of mobile aton’s</w:t>
      </w:r>
      <w:bookmarkEnd w:id="6"/>
      <w:r w:rsidR="00996A75">
        <w:rPr>
          <w:rFonts w:eastAsiaTheme="minorEastAsia" w:hint="eastAsia"/>
          <w:lang w:eastAsia="ko-KR"/>
        </w:rPr>
        <w:t xml:space="preserve"> may include:</w:t>
      </w:r>
    </w:p>
    <w:p w14:paraId="179FE5DB" w14:textId="6F5D3FDD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O</w:t>
      </w:r>
      <w:r w:rsidR="003E0D0E">
        <w:rPr>
          <w:lang w:eastAsia="de-DE"/>
        </w:rPr>
        <w:t>cean Data Acquisition System (ODAS)</w:t>
      </w:r>
      <w:r>
        <w:rPr>
          <w:lang w:eastAsia="de-DE"/>
        </w:rPr>
        <w:t xml:space="preserve"> (</w:t>
      </w:r>
      <w:r w:rsidR="003E0D0E">
        <w:rPr>
          <w:lang w:eastAsia="de-DE"/>
        </w:rPr>
        <w:t xml:space="preserve">eg. </w:t>
      </w:r>
      <w:r>
        <w:rPr>
          <w:lang w:eastAsia="de-DE"/>
        </w:rPr>
        <w:t>currents, weather</w:t>
      </w:r>
      <w:del w:id="7" w:author="jorge arroyo" w:date="2017-03-15T15:01:00Z">
        <w:r w:rsidDel="00680B8F">
          <w:rPr>
            <w:lang w:eastAsia="de-DE"/>
          </w:rPr>
          <w:delText xml:space="preserve"> etc</w:delText>
        </w:r>
      </w:del>
      <w:r>
        <w:rPr>
          <w:lang w:eastAsia="de-DE"/>
        </w:rPr>
        <w:t>);</w:t>
      </w:r>
    </w:p>
    <w:p w14:paraId="6C41CBB0" w14:textId="73AA7DAD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Drifting wreckage (</w:t>
      </w:r>
      <w:r w:rsidR="003E0D0E">
        <w:rPr>
          <w:lang w:eastAsia="de-DE"/>
        </w:rPr>
        <w:t xml:space="preserve">eg. </w:t>
      </w:r>
      <w:r>
        <w:rPr>
          <w:lang w:eastAsia="de-DE"/>
        </w:rPr>
        <w:t>containers, debris</w:t>
      </w:r>
      <w:del w:id="8" w:author="jorge arroyo" w:date="2017-03-15T15:01:00Z">
        <w:r w:rsidDel="00206DB8">
          <w:rPr>
            <w:lang w:eastAsia="de-DE"/>
          </w:rPr>
          <w:delText>, etc</w:delText>
        </w:r>
      </w:del>
      <w:r>
        <w:rPr>
          <w:lang w:eastAsia="de-DE"/>
        </w:rPr>
        <w:t>);</w:t>
      </w:r>
    </w:p>
    <w:p w14:paraId="33300391" w14:textId="77777777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Water quality &amp; pollution monitoring;</w:t>
      </w:r>
    </w:p>
    <w:p w14:paraId="5405A96A" w14:textId="77777777" w:rsidR="003E0D0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lang w:eastAsia="de-DE"/>
        </w:rPr>
        <w:t>Mobile guard zones</w:t>
      </w:r>
      <w:r w:rsidR="00204D1C">
        <w:rPr>
          <w:lang w:eastAsia="de-DE"/>
        </w:rPr>
        <w:t xml:space="preserve"> &amp;</w:t>
      </w:r>
      <w:r>
        <w:rPr>
          <w:lang w:eastAsia="de-DE"/>
        </w:rPr>
        <w:t xml:space="preserve"> c</w:t>
      </w:r>
      <w:r w:rsidR="003E0D0E">
        <w:rPr>
          <w:lang w:eastAsia="de-DE"/>
        </w:rPr>
        <w:t>onvoy</w:t>
      </w:r>
      <w:r w:rsidR="00204D1C">
        <w:rPr>
          <w:lang w:eastAsia="de-DE"/>
        </w:rPr>
        <w:t>s</w:t>
      </w:r>
      <w:r w:rsidR="003E0D0E">
        <w:rPr>
          <w:lang w:eastAsia="de-DE"/>
        </w:rPr>
        <w:t>;</w:t>
      </w:r>
    </w:p>
    <w:p w14:paraId="31C5B742" w14:textId="2977B42F" w:rsidR="00550732" w:rsidRDefault="003E0D0E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ins w:id="9" w:author="jorge arroyo" w:date="2017-03-15T14:52:00Z"/>
          <w:lang w:eastAsia="de-DE"/>
        </w:rPr>
      </w:pPr>
      <w:r>
        <w:rPr>
          <w:lang w:eastAsia="de-DE"/>
        </w:rPr>
        <w:t>D</w:t>
      </w:r>
      <w:r w:rsidR="00996A75">
        <w:rPr>
          <w:lang w:eastAsia="de-DE"/>
        </w:rPr>
        <w:t xml:space="preserve">iving </w:t>
      </w:r>
      <w:ins w:id="10" w:author="jorge arroyo" w:date="2017-03-15T14:54:00Z">
        <w:r w:rsidR="00550732">
          <w:rPr>
            <w:lang w:eastAsia="de-DE"/>
          </w:rPr>
          <w:t xml:space="preserve">or underwater </w:t>
        </w:r>
      </w:ins>
      <w:r w:rsidR="00996A75">
        <w:rPr>
          <w:lang w:eastAsia="de-DE"/>
        </w:rPr>
        <w:t>operations</w:t>
      </w:r>
      <w:del w:id="11" w:author="jorge arroyo" w:date="2017-03-15T14:54:00Z">
        <w:r w:rsidR="00996A75" w:rsidDel="00550732">
          <w:rPr>
            <w:lang w:eastAsia="de-DE"/>
          </w:rPr>
          <w:delText xml:space="preserve"> in open wat</w:delText>
        </w:r>
        <w:r w:rsidDel="00550732">
          <w:rPr>
            <w:lang w:eastAsia="de-DE"/>
          </w:rPr>
          <w:delText>er</w:delText>
        </w:r>
      </w:del>
    </w:p>
    <w:p w14:paraId="78413C3E" w14:textId="3A1B517E" w:rsidR="00996A75" w:rsidRDefault="00550732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ins w:id="12" w:author="jorge arroyo" w:date="2017-03-15T14:52:00Z">
        <w:r>
          <w:rPr>
            <w:lang w:eastAsia="de-DE"/>
          </w:rPr>
          <w:t>Military operations (e.g. minesweeping, target exercises)</w:t>
        </w:r>
      </w:ins>
      <w:del w:id="13" w:author="jorge arroyo" w:date="2017-03-15T14:53:00Z">
        <w:r w:rsidR="003E0D0E" w:rsidDel="00550732">
          <w:rPr>
            <w:lang w:eastAsia="de-DE"/>
          </w:rPr>
          <w:delText>&amp; specific military exercises</w:delText>
        </w:r>
      </w:del>
      <w:r w:rsidR="003E0D0E">
        <w:rPr>
          <w:lang w:eastAsia="de-DE"/>
        </w:rPr>
        <w:t>;</w:t>
      </w:r>
    </w:p>
    <w:p w14:paraId="79B11693" w14:textId="77777777" w:rsidR="00996A75" w:rsidRPr="00BB0729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Identifying</w:t>
      </w:r>
      <w:r w:rsidR="003E0D0E">
        <w:rPr>
          <w:lang w:eastAsia="de-DE"/>
        </w:rPr>
        <w:t xml:space="preserve"> end of seismic survey &amp; long </w:t>
      </w:r>
      <w:r>
        <w:rPr>
          <w:lang w:eastAsia="de-DE"/>
        </w:rPr>
        <w:t>fishing lines</w:t>
      </w:r>
      <w:r w:rsidR="003E0D0E">
        <w:rPr>
          <w:lang w:eastAsia="de-DE"/>
        </w:rPr>
        <w:t>;</w:t>
      </w:r>
    </w:p>
    <w:p w14:paraId="19BBEF94" w14:textId="6A6C315B" w:rsidR="00996A75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>
        <w:rPr>
          <w:rFonts w:eastAsiaTheme="minorEastAsia" w:hint="eastAsia"/>
          <w:lang w:eastAsia="ko-KR"/>
        </w:rPr>
        <w:t>Tow</w:t>
      </w:r>
      <w:r w:rsidR="003E0D0E">
        <w:rPr>
          <w:rFonts w:eastAsiaTheme="minorEastAsia" w:hint="eastAsia"/>
          <w:lang w:eastAsia="ko-KR"/>
        </w:rPr>
        <w:t>ed and deployed applications (</w:t>
      </w:r>
      <w:r w:rsidR="003E0D0E">
        <w:rPr>
          <w:rFonts w:eastAsiaTheme="minorEastAsia"/>
          <w:lang w:eastAsia="ko-KR"/>
        </w:rPr>
        <w:t>e</w:t>
      </w:r>
      <w:ins w:id="14" w:author="jorge arroyo" w:date="2017-03-15T14:55:00Z">
        <w:r w:rsidR="00550732">
          <w:rPr>
            <w:rFonts w:eastAsiaTheme="minorEastAsia"/>
            <w:lang w:eastAsia="ko-KR"/>
          </w:rPr>
          <w:t>.</w:t>
        </w:r>
      </w:ins>
      <w:r w:rsidR="003E0D0E">
        <w:rPr>
          <w:rFonts w:eastAsiaTheme="minorEastAsia"/>
          <w:lang w:eastAsia="ko-KR"/>
        </w:rPr>
        <w:t>g. c</w:t>
      </w:r>
      <w:r>
        <w:rPr>
          <w:rFonts w:eastAsiaTheme="minorEastAsia" w:hint="eastAsia"/>
          <w:lang w:eastAsia="ko-KR"/>
        </w:rPr>
        <w:t>able laying</w:t>
      </w:r>
      <w:ins w:id="15" w:author="jorge arroyo" w:date="2017-03-15T14:50:00Z">
        <w:r w:rsidR="00550732">
          <w:rPr>
            <w:rFonts w:eastAsiaTheme="minorEastAsia"/>
            <w:lang w:eastAsia="ko-KR"/>
          </w:rPr>
          <w:t>, pollution recovery</w:t>
        </w:r>
      </w:ins>
      <w:r w:rsidR="003E0D0E">
        <w:rPr>
          <w:rFonts w:eastAsiaTheme="minorEastAsia"/>
          <w:lang w:eastAsia="ko-KR"/>
        </w:rPr>
        <w:t>);</w:t>
      </w:r>
    </w:p>
    <w:p w14:paraId="59E2C313" w14:textId="77777777" w:rsidR="00996A75" w:rsidRPr="008A728E" w:rsidRDefault="00996A75" w:rsidP="00BC67AB">
      <w:pPr>
        <w:pStyle w:val="BodyText"/>
        <w:numPr>
          <w:ilvl w:val="0"/>
          <w:numId w:val="20"/>
        </w:numPr>
        <w:spacing w:line="240" w:lineRule="auto"/>
        <w:jc w:val="both"/>
        <w:rPr>
          <w:lang w:eastAsia="de-DE"/>
        </w:rPr>
      </w:pPr>
      <w:r w:rsidRPr="008A728E">
        <w:rPr>
          <w:lang w:eastAsia="de-DE"/>
        </w:rPr>
        <w:t>Search &amp; Rescue applications</w:t>
      </w:r>
      <w:r w:rsidR="003E0D0E">
        <w:rPr>
          <w:lang w:eastAsia="de-DE"/>
        </w:rPr>
        <w:t>;</w:t>
      </w:r>
      <w:r w:rsidRPr="008A728E">
        <w:rPr>
          <w:lang w:eastAsia="de-DE"/>
        </w:rPr>
        <w:t xml:space="preserve"> </w:t>
      </w:r>
    </w:p>
    <w:p w14:paraId="6B62A696" w14:textId="77777777" w:rsidR="00DE1647" w:rsidRDefault="003E0D0E" w:rsidP="00DE1647">
      <w:pPr>
        <w:pStyle w:val="BodyText"/>
        <w:numPr>
          <w:ilvl w:val="0"/>
          <w:numId w:val="20"/>
        </w:numPr>
        <w:spacing w:line="240" w:lineRule="auto"/>
        <w:jc w:val="both"/>
        <w:rPr>
          <w:rFonts w:eastAsia="Calibri"/>
          <w:lang w:eastAsia="de-DE"/>
        </w:rPr>
      </w:pPr>
      <w:r>
        <w:rPr>
          <w:lang w:eastAsia="de-DE"/>
        </w:rPr>
        <w:t>Special events (eg. c</w:t>
      </w:r>
      <w:r w:rsidR="00996A75">
        <w:rPr>
          <w:lang w:eastAsia="de-DE"/>
        </w:rPr>
        <w:t>hannel swimming</w:t>
      </w:r>
      <w:r>
        <w:rPr>
          <w:lang w:eastAsia="de-DE"/>
        </w:rPr>
        <w:t>)</w:t>
      </w:r>
      <w:bookmarkEnd w:id="2"/>
      <w:r w:rsidR="005330BB">
        <w:rPr>
          <w:lang w:eastAsia="de-DE"/>
        </w:rPr>
        <w:t>.</w:t>
      </w:r>
    </w:p>
    <w:p w14:paraId="429DBDE8" w14:textId="77777777"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388B3909" w14:textId="77777777" w:rsid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5017DA3F" w14:textId="77777777" w:rsidR="004A586C" w:rsidRPr="004A586C" w:rsidRDefault="004A586C" w:rsidP="004A586C">
      <w:pPr>
        <w:pStyle w:val="BodyText"/>
        <w:spacing w:line="240" w:lineRule="auto"/>
        <w:jc w:val="both"/>
        <w:rPr>
          <w:rFonts w:eastAsia="Calibri"/>
          <w:lang w:eastAsia="de-DE"/>
        </w:rPr>
      </w:pPr>
    </w:p>
    <w:p w14:paraId="3E1C83C5" w14:textId="77777777" w:rsidR="00DE1647" w:rsidRPr="00993B7D" w:rsidRDefault="00DE1647" w:rsidP="00DE1647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6" w:name="_Toc449013352"/>
      <w:r>
        <w:lastRenderedPageBreak/>
        <w:t>Type</w:t>
      </w:r>
      <w:r w:rsidRPr="00993B7D">
        <w:t xml:space="preserve"> </w:t>
      </w:r>
      <w:r>
        <w:t>of mobile aton</w:t>
      </w:r>
      <w:bookmarkEnd w:id="16"/>
    </w:p>
    <w:p w14:paraId="66F7F115" w14:textId="77777777" w:rsidR="00DE1647" w:rsidRDefault="00DE1647" w:rsidP="00DE1647">
      <w:pPr>
        <w:pStyle w:val="BodyText"/>
      </w:pPr>
      <w:r>
        <w:t xml:space="preserve">There are two types of </w:t>
      </w:r>
      <w:r w:rsidR="009D2CEA">
        <w:rPr>
          <w:lang w:eastAsia="de-DE"/>
        </w:rPr>
        <w:t>M</w:t>
      </w:r>
      <w:r>
        <w:rPr>
          <w:lang w:eastAsia="de-DE"/>
        </w:rPr>
        <w:t>AtoN that can be used</w:t>
      </w:r>
      <w:r>
        <w:t xml:space="preserve"> depending on the task and the area involved. National Authorities should address or implement the best solution </w:t>
      </w:r>
      <w:r w:rsidR="009D2CEA">
        <w:t>based on their own risk assessment</w:t>
      </w:r>
    </w:p>
    <w:p w14:paraId="50E8AEA2" w14:textId="77777777" w:rsidR="00DE1647" w:rsidRPr="00E71103" w:rsidRDefault="00DE1647" w:rsidP="00DE1647">
      <w:pPr>
        <w:pStyle w:val="BodyText"/>
        <w:rPr>
          <w:b/>
        </w:rPr>
      </w:pPr>
      <w:r w:rsidRPr="00E71103">
        <w:rPr>
          <w:b/>
        </w:rPr>
        <w:t xml:space="preserve"> Mobile AtoN;</w:t>
      </w:r>
    </w:p>
    <w:p w14:paraId="09806E4C" w14:textId="77777777"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Physical</w:t>
      </w:r>
    </w:p>
    <w:p w14:paraId="1F140D3D" w14:textId="77777777" w:rsidR="00DE1647" w:rsidRDefault="00DE1647" w:rsidP="00BC67AB">
      <w:pPr>
        <w:pStyle w:val="BodyText"/>
        <w:numPr>
          <w:ilvl w:val="0"/>
          <w:numId w:val="21"/>
        </w:numPr>
        <w:spacing w:line="240" w:lineRule="auto"/>
        <w:jc w:val="both"/>
      </w:pPr>
      <w:r>
        <w:t>Virtual</w:t>
      </w:r>
    </w:p>
    <w:p w14:paraId="5F4C9667" w14:textId="77777777" w:rsidR="009D2CEA" w:rsidRPr="00993B7D" w:rsidRDefault="009D2CEA" w:rsidP="009D2CEA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17" w:name="_Toc216489709"/>
      <w:bookmarkStart w:id="18" w:name="_Toc449013361"/>
      <w:r w:rsidRPr="00993B7D">
        <w:t>Monitoring and reporting</w:t>
      </w:r>
      <w:bookmarkEnd w:id="17"/>
      <w:bookmarkEnd w:id="18"/>
    </w:p>
    <w:p w14:paraId="1832E4EE" w14:textId="0D436F23" w:rsidR="009D2CEA" w:rsidRDefault="009D2CEA" w:rsidP="009D2CEA">
      <w:pPr>
        <w:pStyle w:val="BodyText"/>
      </w:pPr>
      <w:del w:id="19" w:author="Plenary Room" w:date="2017-03-17T12:00:00Z">
        <w:r w:rsidDel="004C5E29">
          <w:rPr>
            <w:lang w:eastAsia="de-DE"/>
          </w:rPr>
          <w:delText>Coastal state</w:delText>
        </w:r>
      </w:del>
      <w:ins w:id="20" w:author="Plenary Room" w:date="2017-03-17T12:00:00Z">
        <w:r w:rsidR="004C5E29">
          <w:rPr>
            <w:lang w:eastAsia="de-DE"/>
          </w:rPr>
          <w:t>Authorities</w:t>
        </w:r>
      </w:ins>
      <w:r>
        <w:rPr>
          <w:lang w:eastAsia="de-DE"/>
        </w:rPr>
        <w:t xml:space="preserve"> authorities </w:t>
      </w:r>
      <w:r>
        <w:t>need to take special care with position monitoring and position integrity, as it pertains to dri</w:t>
      </w:r>
      <w:r w:rsidR="00BC67AB">
        <w:t>fting hazards and obstructions.</w:t>
      </w:r>
    </w:p>
    <w:p w14:paraId="73854D6F" w14:textId="77777777" w:rsidR="00204D1C" w:rsidRDefault="00204D1C" w:rsidP="009D2CEA">
      <w:pPr>
        <w:pStyle w:val="BodyText"/>
      </w:pPr>
      <w:r>
        <w:t>The broadcast of Maritime Safety Information is fundamental in the use &amp; reporting of MAtoN</w:t>
      </w:r>
    </w:p>
    <w:p w14:paraId="5BF88665" w14:textId="214FD91C" w:rsidR="00204D1C" w:rsidRDefault="00204D1C" w:rsidP="00204D1C">
      <w:pPr>
        <w:pStyle w:val="BodyText"/>
      </w:pPr>
      <w:r w:rsidRPr="00204D1C">
        <w:t xml:space="preserve">A </w:t>
      </w:r>
      <w:del w:id="21" w:author="Plenary Room" w:date="2017-03-17T12:00:00Z">
        <w:r w:rsidRPr="00204D1C" w:rsidDel="004C5E29">
          <w:delText>Coastal State</w:delText>
        </w:r>
      </w:del>
      <w:ins w:id="22" w:author="Plenary Room" w:date="2017-03-17T12:00:00Z">
        <w:r w:rsidR="004C5E29">
          <w:t>Authorities</w:t>
        </w:r>
      </w:ins>
      <w:r w:rsidRPr="00204D1C">
        <w:t xml:space="preserve"> or owner losing the ability to monitor the MAtoN that it has deployed, nonetheless retains responsibility until either it is retrieved, sinks or the responsibility is assumed by another </w:t>
      </w:r>
      <w:del w:id="23" w:author="Plenary Room" w:date="2017-03-17T12:00:00Z">
        <w:r w:rsidRPr="00204D1C" w:rsidDel="004C5E29">
          <w:delText>Coastal State</w:delText>
        </w:r>
      </w:del>
      <w:ins w:id="24" w:author="Plenary Room" w:date="2017-03-17T12:00:00Z">
        <w:r w:rsidR="004C5E29">
          <w:t>Authorities</w:t>
        </w:r>
      </w:ins>
      <w:r w:rsidRPr="00204D1C">
        <w:t>.</w:t>
      </w:r>
    </w:p>
    <w:sectPr w:rsidR="00204D1C" w:rsidSect="0083218D">
      <w:headerReference w:type="default" r:id="rId1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ichael Hadley" w:date="2016-02-07T14:36:00Z" w:initials="MH">
    <w:p w14:paraId="4575BD54" w14:textId="77777777" w:rsidR="00111E0A" w:rsidRDefault="00111E0A">
      <w:pPr>
        <w:pStyle w:val="CommentText"/>
      </w:pPr>
      <w:r>
        <w:rPr>
          <w:rStyle w:val="CommentReference"/>
        </w:rPr>
        <w:annotationRef/>
      </w:r>
      <w:r>
        <w:t>Insert reference</w:t>
      </w:r>
    </w:p>
  </w:comment>
  <w:comment w:id="1" w:author="Michael Hadley" w:date="2016-02-10T14:31:00Z" w:initials="MH">
    <w:p w14:paraId="50ED29D7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Revise as required.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75BD54" w15:done="0"/>
  <w15:commentEx w15:paraId="50ED29D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777EA" w14:textId="77777777" w:rsidR="00842AFD" w:rsidRDefault="00842AFD" w:rsidP="003274DB">
      <w:r>
        <w:separator/>
      </w:r>
    </w:p>
    <w:p w14:paraId="65500853" w14:textId="77777777" w:rsidR="00842AFD" w:rsidRDefault="00842AFD"/>
  </w:endnote>
  <w:endnote w:type="continuationSeparator" w:id="0">
    <w:p w14:paraId="4F3B8055" w14:textId="77777777" w:rsidR="00842AFD" w:rsidRDefault="00842AFD" w:rsidP="003274DB">
      <w:r>
        <w:continuationSeparator/>
      </w:r>
    </w:p>
    <w:p w14:paraId="38B710F3" w14:textId="77777777" w:rsidR="00842AFD" w:rsidRDefault="00842A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E140A" w14:textId="101B99AA" w:rsidR="002E4993" w:rsidRDefault="00550732" w:rsidP="008747E0">
    <w:pPr>
      <w:pStyle w:val="Footer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54695518" wp14:editId="510035C5">
              <wp:simplePos x="0" y="0"/>
              <wp:positionH relativeFrom="page">
                <wp:posOffset>215900</wp:posOffset>
              </wp:positionH>
              <wp:positionV relativeFrom="page">
                <wp:posOffset>9249409</wp:posOffset>
              </wp:positionV>
              <wp:extent cx="7127875" cy="0"/>
              <wp:effectExtent l="0" t="0" r="15875" b="0"/>
              <wp:wrapNone/>
              <wp:docPr id="11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65C1B25" id="Connecteur droit 11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" strokecolor="#00558c [3204]" strokeweight="1pt">
              <o:lock v:ext="edit" shapetype="f"/>
              <w10:wrap anchorx="page" anchory="page"/>
            </v:line>
          </w:pict>
        </mc:Fallback>
      </mc:AlternateContent>
    </w:r>
  </w:p>
  <w:p w14:paraId="0B536FD8" w14:textId="77777777" w:rsidR="002E4993" w:rsidRPr="00ED2A8D" w:rsidRDefault="002E4993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67F267DC" wp14:editId="59876393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AF66B65" w14:textId="77777777" w:rsidR="002E4993" w:rsidRPr="00ED2A8D" w:rsidRDefault="002E4993" w:rsidP="008747E0">
    <w:pPr>
      <w:pStyle w:val="Footer"/>
    </w:pPr>
  </w:p>
  <w:p w14:paraId="7A82B574" w14:textId="77777777" w:rsidR="002E4993" w:rsidRPr="00ED2A8D" w:rsidRDefault="002E4993" w:rsidP="008747E0">
    <w:pPr>
      <w:pStyle w:val="Footer"/>
    </w:pPr>
  </w:p>
  <w:p w14:paraId="037827CE" w14:textId="77777777"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43D51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0DB10A65" w14:textId="77777777" w:rsidR="007A72CF" w:rsidRDefault="007A72CF" w:rsidP="007A72CF">
    <w:pPr>
      <w:pStyle w:val="Footerportrait"/>
    </w:pPr>
  </w:p>
  <w:p w14:paraId="5BE8807C" w14:textId="1479EADA" w:rsidR="007A72CF" w:rsidRPr="007A72CF" w:rsidRDefault="004C5E29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RECOMMENDATION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>
      <w:t>Document reference</w:t>
    </w:r>
    <w:r>
      <w:fldChar w:fldCharType="end"/>
    </w:r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MOBILE AIDS TO NAVIGATION (MATON)</w:t>
    </w:r>
    <w:r>
      <w:fldChar w:fldCharType="end"/>
    </w:r>
    <w:r w:rsidR="007A72CF">
      <w:tab/>
    </w:r>
  </w:p>
  <w:p w14:paraId="0195ECF1" w14:textId="6F9646F8" w:rsidR="008608A4" w:rsidRDefault="004C5E29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Document October 2016</w:t>
    </w:r>
    <w:r>
      <w:fldChar w:fldCharType="end"/>
    </w:r>
    <w:r w:rsidR="007A72CF">
      <w:tab/>
    </w:r>
    <w:r w:rsidR="007A72CF" w:rsidRPr="007A72CF">
      <w:t xml:space="preserve">P </w:t>
    </w:r>
    <w:r w:rsidR="009A5BF2" w:rsidRPr="007A72CF">
      <w:fldChar w:fldCharType="begin"/>
    </w:r>
    <w:r w:rsidR="007A72CF" w:rsidRPr="007A72CF">
      <w:instrText xml:space="preserve">PAGE  </w:instrText>
    </w:r>
    <w:r w:rsidR="009A5BF2" w:rsidRPr="007A72CF">
      <w:fldChar w:fldCharType="separate"/>
    </w:r>
    <w:r>
      <w:t>4</w:t>
    </w:r>
    <w:r w:rsidR="009A5BF2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79FAC7" w14:textId="77777777" w:rsidR="00842AFD" w:rsidRDefault="00842AFD" w:rsidP="003274DB">
      <w:r>
        <w:separator/>
      </w:r>
    </w:p>
    <w:p w14:paraId="6496A611" w14:textId="77777777" w:rsidR="00842AFD" w:rsidRDefault="00842AFD"/>
  </w:footnote>
  <w:footnote w:type="continuationSeparator" w:id="0">
    <w:p w14:paraId="4915274B" w14:textId="77777777" w:rsidR="00842AFD" w:rsidRDefault="00842AFD" w:rsidP="003274DB">
      <w:r>
        <w:continuationSeparator/>
      </w:r>
    </w:p>
    <w:p w14:paraId="4B913E57" w14:textId="77777777" w:rsidR="00842AFD" w:rsidRDefault="00842AF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4008E" w14:textId="24E5F1C6" w:rsidR="00A31050" w:rsidRDefault="00A31050" w:rsidP="000F4129">
    <w:pPr>
      <w:pStyle w:val="Header"/>
      <w:jc w:val="right"/>
    </w:pPr>
    <w:r>
      <w:t>ENAV20-14.1.30</w:t>
    </w:r>
  </w:p>
  <w:p w14:paraId="64B9250D" w14:textId="2478F686" w:rsidR="000F4129" w:rsidRDefault="002E4993" w:rsidP="000F4129">
    <w:pPr>
      <w:pStyle w:val="Header"/>
      <w:jc w:val="right"/>
    </w:pPr>
    <w:r w:rsidRPr="00442889">
      <w:rPr>
        <w:noProof/>
        <w:lang w:eastAsia="en-GB"/>
      </w:rPr>
      <w:drawing>
        <wp:anchor distT="0" distB="0" distL="114300" distR="114300" simplePos="0" relativeHeight="251672576" behindDoc="1" locked="0" layoutInCell="1" allowOverlap="1" wp14:anchorId="5C2222A4" wp14:editId="2497D7D4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31050">
      <w:t xml:space="preserve">Formerly </w:t>
    </w:r>
    <w:r w:rsidR="000F4129">
      <w:t>ENAV20-11.2.1</w:t>
    </w:r>
  </w:p>
  <w:p w14:paraId="06B53E3B" w14:textId="77777777" w:rsidR="002E4993" w:rsidRPr="00ED2A8D" w:rsidRDefault="002E4993" w:rsidP="008747E0">
    <w:pPr>
      <w:pStyle w:val="Header"/>
    </w:pPr>
  </w:p>
  <w:p w14:paraId="722123B7" w14:textId="77777777" w:rsidR="002E4993" w:rsidRDefault="002E4993" w:rsidP="008747E0">
    <w:pPr>
      <w:pStyle w:val="Header"/>
    </w:pPr>
  </w:p>
  <w:p w14:paraId="7C640BDA" w14:textId="77777777" w:rsidR="002E4993" w:rsidRDefault="002E4993" w:rsidP="008747E0">
    <w:pPr>
      <w:pStyle w:val="Header"/>
    </w:pPr>
  </w:p>
  <w:p w14:paraId="2527AB73" w14:textId="77777777" w:rsidR="002E4993" w:rsidRDefault="002E4993" w:rsidP="008747E0">
    <w:pPr>
      <w:pStyle w:val="Header"/>
    </w:pPr>
  </w:p>
  <w:p w14:paraId="7DE91AFD" w14:textId="77777777" w:rsidR="002E4993" w:rsidRDefault="002E4993" w:rsidP="008747E0">
    <w:pPr>
      <w:pStyle w:val="Header"/>
    </w:pPr>
  </w:p>
  <w:p w14:paraId="72BD4F4C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703FA938" wp14:editId="554BB4F1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3980C52" w14:textId="77777777" w:rsidR="002E4993" w:rsidRPr="00ED2A8D" w:rsidRDefault="002E4993" w:rsidP="008747E0">
    <w:pPr>
      <w:pStyle w:val="Header"/>
    </w:pPr>
  </w:p>
  <w:p w14:paraId="5B1D8D6A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0736F" w14:textId="77777777"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3A03D386" wp14:editId="3FD67C58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C91CB9" w14:textId="77777777" w:rsidR="002E4993" w:rsidRPr="00ED2A8D" w:rsidRDefault="002E4993" w:rsidP="008747E0">
    <w:pPr>
      <w:pStyle w:val="Header"/>
    </w:pPr>
  </w:p>
  <w:p w14:paraId="295FD647" w14:textId="77777777" w:rsidR="002E4993" w:rsidRDefault="002E4993" w:rsidP="008747E0">
    <w:pPr>
      <w:pStyle w:val="Header"/>
    </w:pPr>
  </w:p>
  <w:p w14:paraId="5CAC18F0" w14:textId="77777777" w:rsidR="002E4993" w:rsidRDefault="002E4993" w:rsidP="008747E0">
    <w:pPr>
      <w:pStyle w:val="Header"/>
    </w:pPr>
  </w:p>
  <w:p w14:paraId="5145A367" w14:textId="77777777" w:rsidR="002E4993" w:rsidRDefault="002E4993" w:rsidP="008747E0">
    <w:pPr>
      <w:pStyle w:val="Header"/>
    </w:pPr>
  </w:p>
  <w:p w14:paraId="779A75B0" w14:textId="77777777" w:rsidR="002E4993" w:rsidRPr="00441393" w:rsidRDefault="002E4993" w:rsidP="00441393">
    <w:pPr>
      <w:pStyle w:val="Contents"/>
    </w:pPr>
    <w:r>
      <w:t>DOCUMENT REVISION</w:t>
    </w:r>
  </w:p>
  <w:p w14:paraId="7BA1E7E1" w14:textId="77777777" w:rsidR="002E4993" w:rsidRPr="00ED2A8D" w:rsidRDefault="002E4993" w:rsidP="008747E0">
    <w:pPr>
      <w:pStyle w:val="Header"/>
    </w:pPr>
  </w:p>
  <w:p w14:paraId="0D49A830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0F2F3" w14:textId="77777777"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226D0C72" wp14:editId="4C832809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4" w15:restartNumberingAfterBreak="0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6DD7D45"/>
    <w:multiLevelType w:val="hybridMultilevel"/>
    <w:tmpl w:val="1A9056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6D64DA6"/>
    <w:multiLevelType w:val="hybridMultilevel"/>
    <w:tmpl w:val="B7EEBE22"/>
    <w:lvl w:ilvl="0" w:tplc="C876CFBA">
      <w:start w:val="1"/>
      <w:numFmt w:val="bullet"/>
      <w:pStyle w:val="Bullet3recommendation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65365"/>
    <w:multiLevelType w:val="multilevel"/>
    <w:tmpl w:val="B48ABCF6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3"/>
  </w:num>
  <w:num w:numId="5">
    <w:abstractNumId w:val="9"/>
  </w:num>
  <w:num w:numId="6">
    <w:abstractNumId w:val="1"/>
  </w:num>
  <w:num w:numId="7">
    <w:abstractNumId w:val="5"/>
  </w:num>
  <w:num w:numId="8">
    <w:abstractNumId w:val="15"/>
  </w:num>
  <w:num w:numId="9">
    <w:abstractNumId w:val="19"/>
  </w:num>
  <w:num w:numId="10">
    <w:abstractNumId w:val="18"/>
  </w:num>
  <w:num w:numId="11">
    <w:abstractNumId w:val="16"/>
  </w:num>
  <w:num w:numId="12">
    <w:abstractNumId w:val="20"/>
  </w:num>
  <w:num w:numId="13">
    <w:abstractNumId w:val="14"/>
  </w:num>
  <w:num w:numId="14">
    <w:abstractNumId w:val="6"/>
  </w:num>
  <w:num w:numId="15">
    <w:abstractNumId w:val="21"/>
  </w:num>
  <w:num w:numId="16">
    <w:abstractNumId w:val="0"/>
  </w:num>
  <w:num w:numId="17">
    <w:abstractNumId w:val="11"/>
  </w:num>
  <w:num w:numId="18">
    <w:abstractNumId w:val="7"/>
  </w:num>
  <w:num w:numId="19">
    <w:abstractNumId w:val="8"/>
  </w:num>
  <w:num w:numId="20">
    <w:abstractNumId w:val="12"/>
  </w:num>
  <w:num w:numId="21">
    <w:abstractNumId w:val="4"/>
  </w:num>
  <w:num w:numId="22">
    <w:abstractNumId w:val="17"/>
  </w:num>
  <w:numIdMacAtCleanup w:val="2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  <w15:person w15:author="jorge arroyo">
    <w15:presenceInfo w15:providerId="Windows Live" w15:userId="a69e86a7c4fba31d"/>
  </w15:person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1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EA1"/>
    <w:rsid w:val="00012582"/>
    <w:rsid w:val="000172F0"/>
    <w:rsid w:val="000174F9"/>
    <w:rsid w:val="000258F6"/>
    <w:rsid w:val="000379A7"/>
    <w:rsid w:val="00040EB8"/>
    <w:rsid w:val="000444B7"/>
    <w:rsid w:val="00055311"/>
    <w:rsid w:val="00057B6D"/>
    <w:rsid w:val="00060C0C"/>
    <w:rsid w:val="00061A7B"/>
    <w:rsid w:val="00084FE9"/>
    <w:rsid w:val="000859C4"/>
    <w:rsid w:val="000904ED"/>
    <w:rsid w:val="00096642"/>
    <w:rsid w:val="000A081B"/>
    <w:rsid w:val="000A27A8"/>
    <w:rsid w:val="000B26B9"/>
    <w:rsid w:val="000C711B"/>
    <w:rsid w:val="000E3954"/>
    <w:rsid w:val="000E3E52"/>
    <w:rsid w:val="000F0F9F"/>
    <w:rsid w:val="000F3F43"/>
    <w:rsid w:val="000F4129"/>
    <w:rsid w:val="00111E0A"/>
    <w:rsid w:val="00113D5B"/>
    <w:rsid w:val="00113F8F"/>
    <w:rsid w:val="0011782B"/>
    <w:rsid w:val="001349DB"/>
    <w:rsid w:val="00136E58"/>
    <w:rsid w:val="00140600"/>
    <w:rsid w:val="00161325"/>
    <w:rsid w:val="00166C2E"/>
    <w:rsid w:val="001875B1"/>
    <w:rsid w:val="001B7940"/>
    <w:rsid w:val="001D4A3E"/>
    <w:rsid w:val="001E416D"/>
    <w:rsid w:val="00201337"/>
    <w:rsid w:val="002022EA"/>
    <w:rsid w:val="00204D1C"/>
    <w:rsid w:val="00205B17"/>
    <w:rsid w:val="00205D9B"/>
    <w:rsid w:val="00206DB8"/>
    <w:rsid w:val="002204DA"/>
    <w:rsid w:val="0022371A"/>
    <w:rsid w:val="002265D8"/>
    <w:rsid w:val="002520AD"/>
    <w:rsid w:val="002547CB"/>
    <w:rsid w:val="00257DF8"/>
    <w:rsid w:val="00257E4A"/>
    <w:rsid w:val="0027175D"/>
    <w:rsid w:val="002E4993"/>
    <w:rsid w:val="002E5BAC"/>
    <w:rsid w:val="002E7635"/>
    <w:rsid w:val="002F265A"/>
    <w:rsid w:val="002F40FA"/>
    <w:rsid w:val="00305EFE"/>
    <w:rsid w:val="00312966"/>
    <w:rsid w:val="00313D85"/>
    <w:rsid w:val="00315CE3"/>
    <w:rsid w:val="003251FE"/>
    <w:rsid w:val="003274DB"/>
    <w:rsid w:val="003279C2"/>
    <w:rsid w:val="00327FBF"/>
    <w:rsid w:val="00336410"/>
    <w:rsid w:val="00347ADA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E0D0E"/>
    <w:rsid w:val="003F1C3A"/>
    <w:rsid w:val="00405755"/>
    <w:rsid w:val="00441393"/>
    <w:rsid w:val="00447CF0"/>
    <w:rsid w:val="00456EE9"/>
    <w:rsid w:val="00456F10"/>
    <w:rsid w:val="00492A8D"/>
    <w:rsid w:val="004A586C"/>
    <w:rsid w:val="004B518C"/>
    <w:rsid w:val="004C5E29"/>
    <w:rsid w:val="004D24EC"/>
    <w:rsid w:val="004E1D57"/>
    <w:rsid w:val="004E2F16"/>
    <w:rsid w:val="004E709D"/>
    <w:rsid w:val="00503044"/>
    <w:rsid w:val="00526234"/>
    <w:rsid w:val="005330BB"/>
    <w:rsid w:val="005378B8"/>
    <w:rsid w:val="00550732"/>
    <w:rsid w:val="00557434"/>
    <w:rsid w:val="005629E8"/>
    <w:rsid w:val="00564664"/>
    <w:rsid w:val="0059159F"/>
    <w:rsid w:val="00595415"/>
    <w:rsid w:val="00597652"/>
    <w:rsid w:val="005A080B"/>
    <w:rsid w:val="005B12A5"/>
    <w:rsid w:val="005C161A"/>
    <w:rsid w:val="005C1BCB"/>
    <w:rsid w:val="005C2312"/>
    <w:rsid w:val="005C4735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5576D"/>
    <w:rsid w:val="00666061"/>
    <w:rsid w:val="00667424"/>
    <w:rsid w:val="00667792"/>
    <w:rsid w:val="00671677"/>
    <w:rsid w:val="006750F2"/>
    <w:rsid w:val="00680B8F"/>
    <w:rsid w:val="00682F47"/>
    <w:rsid w:val="0068553C"/>
    <w:rsid w:val="00685F34"/>
    <w:rsid w:val="006975A8"/>
    <w:rsid w:val="00697AF7"/>
    <w:rsid w:val="006A48A6"/>
    <w:rsid w:val="006B2D4C"/>
    <w:rsid w:val="006C3053"/>
    <w:rsid w:val="006E0E7D"/>
    <w:rsid w:val="006F1C14"/>
    <w:rsid w:val="00712F60"/>
    <w:rsid w:val="0072737A"/>
    <w:rsid w:val="00731DEE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2AFD"/>
    <w:rsid w:val="00846831"/>
    <w:rsid w:val="00850F97"/>
    <w:rsid w:val="00856939"/>
    <w:rsid w:val="008608A4"/>
    <w:rsid w:val="00865532"/>
    <w:rsid w:val="008737D3"/>
    <w:rsid w:val="008747E0"/>
    <w:rsid w:val="00876841"/>
    <w:rsid w:val="008972C3"/>
    <w:rsid w:val="008A0F1F"/>
    <w:rsid w:val="008A2A8D"/>
    <w:rsid w:val="008B237E"/>
    <w:rsid w:val="008C33B5"/>
    <w:rsid w:val="008D017F"/>
    <w:rsid w:val="008E12FA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94A35"/>
    <w:rsid w:val="00994D97"/>
    <w:rsid w:val="00996A75"/>
    <w:rsid w:val="009A0F4C"/>
    <w:rsid w:val="009A5BF2"/>
    <w:rsid w:val="009B5154"/>
    <w:rsid w:val="009B785E"/>
    <w:rsid w:val="009C26F8"/>
    <w:rsid w:val="009C3A74"/>
    <w:rsid w:val="009C609E"/>
    <w:rsid w:val="009D2CEA"/>
    <w:rsid w:val="009E16EC"/>
    <w:rsid w:val="009E4A4D"/>
    <w:rsid w:val="009F081F"/>
    <w:rsid w:val="00A03CFD"/>
    <w:rsid w:val="00A13E56"/>
    <w:rsid w:val="00A24838"/>
    <w:rsid w:val="00A31050"/>
    <w:rsid w:val="00A4308C"/>
    <w:rsid w:val="00A549B3"/>
    <w:rsid w:val="00A70F46"/>
    <w:rsid w:val="00A72ED7"/>
    <w:rsid w:val="00A8126D"/>
    <w:rsid w:val="00A90D86"/>
    <w:rsid w:val="00AA3E01"/>
    <w:rsid w:val="00AB04DD"/>
    <w:rsid w:val="00AC33A2"/>
    <w:rsid w:val="00AD6D3F"/>
    <w:rsid w:val="00AE65F1"/>
    <w:rsid w:val="00AE6BB4"/>
    <w:rsid w:val="00AE74AD"/>
    <w:rsid w:val="00AF159C"/>
    <w:rsid w:val="00AF7CE1"/>
    <w:rsid w:val="00B01873"/>
    <w:rsid w:val="00B17253"/>
    <w:rsid w:val="00B17BE0"/>
    <w:rsid w:val="00B31A41"/>
    <w:rsid w:val="00B40199"/>
    <w:rsid w:val="00B502FF"/>
    <w:rsid w:val="00B67422"/>
    <w:rsid w:val="00B70BD4"/>
    <w:rsid w:val="00B73463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C67AB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698C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35EA1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D1DE5"/>
    <w:rsid w:val="00DE0893"/>
    <w:rsid w:val="00DE1647"/>
    <w:rsid w:val="00DE2814"/>
    <w:rsid w:val="00DF68EA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2573"/>
    <w:rsid w:val="00EC35DD"/>
    <w:rsid w:val="00ED0CF1"/>
    <w:rsid w:val="00ED2A8D"/>
    <w:rsid w:val="00ED4039"/>
    <w:rsid w:val="00EE54CB"/>
    <w:rsid w:val="00EF1C54"/>
    <w:rsid w:val="00EF397E"/>
    <w:rsid w:val="00EF3A7B"/>
    <w:rsid w:val="00EF404B"/>
    <w:rsid w:val="00EF6243"/>
    <w:rsid w:val="00F00376"/>
    <w:rsid w:val="00F157E2"/>
    <w:rsid w:val="00F527AC"/>
    <w:rsid w:val="00F61D83"/>
    <w:rsid w:val="00F65DD1"/>
    <w:rsid w:val="00F707B3"/>
    <w:rsid w:val="00F71135"/>
    <w:rsid w:val="00F83A53"/>
    <w:rsid w:val="00F90461"/>
    <w:rsid w:val="00F905E1"/>
    <w:rsid w:val="00FB6A3D"/>
    <w:rsid w:val="00FC1EAC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B2374C"/>
  <w15:docId w15:val="{1F99B741-BA96-4C0C-AFF0-C4B5668BF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AB04DD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17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7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7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7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AB04DD"/>
    <w:pPr>
      <w:numPr>
        <w:numId w:val="12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3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682F47"/>
    <w:pPr>
      <w:numPr>
        <w:numId w:val="1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4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5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6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8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qFormat/>
    <w:rsid w:val="009D2CEA"/>
    <w:pPr>
      <w:numPr>
        <w:numId w:val="22"/>
      </w:numPr>
      <w:spacing w:after="120" w:line="240" w:lineRule="auto"/>
      <w:jc w:val="both"/>
      <w:outlineLvl w:val="0"/>
    </w:pPr>
    <w:rPr>
      <w:rFonts w:ascii="Arial" w:eastAsia="Calibri" w:hAnsi="Arial" w:cs="Arial"/>
      <w:sz w:val="22"/>
      <w:lang w:eastAsia="en-GB"/>
    </w:rPr>
  </w:style>
  <w:style w:type="paragraph" w:customStyle="1" w:styleId="Bullet2">
    <w:name w:val="Bullet 2"/>
    <w:basedOn w:val="Normal"/>
    <w:qFormat/>
    <w:rsid w:val="009D2CEA"/>
    <w:pPr>
      <w:numPr>
        <w:ilvl w:val="1"/>
        <w:numId w:val="22"/>
      </w:numPr>
      <w:spacing w:after="120" w:line="240" w:lineRule="auto"/>
      <w:jc w:val="both"/>
    </w:pPr>
    <w:rPr>
      <w:rFonts w:ascii="Arial" w:eastAsia="Calibri" w:hAnsi="Arial" w:cs="Arial"/>
      <w:sz w:val="22"/>
      <w:lang w:eastAsia="en-GB"/>
    </w:rPr>
  </w:style>
  <w:style w:type="paragraph" w:customStyle="1" w:styleId="Bullet3">
    <w:name w:val="Bullet 3"/>
    <w:basedOn w:val="Normal"/>
    <w:rsid w:val="009D2CEA"/>
    <w:pPr>
      <w:numPr>
        <w:ilvl w:val="2"/>
        <w:numId w:val="22"/>
      </w:numPr>
      <w:spacing w:after="60" w:line="240" w:lineRule="auto"/>
      <w:jc w:val="both"/>
    </w:pPr>
    <w:rPr>
      <w:rFonts w:ascii="Arial" w:eastAsia="Calibri" w:hAnsi="Arial" w:cs="Arial"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Recommendation%20template%2018Jun16%20(1)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6A6DC-47D5-4940-AE91-BCA0B0208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Recommendation template 18Jun16 (1).dotx</Template>
  <TotalTime>2</TotalTime>
  <Pages>5</Pages>
  <Words>384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2569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Plenary Room</cp:lastModifiedBy>
  <cp:revision>3</cp:revision>
  <dcterms:created xsi:type="dcterms:W3CDTF">2017-03-17T10:59:00Z</dcterms:created>
  <dcterms:modified xsi:type="dcterms:W3CDTF">2017-03-17T11:00:00Z</dcterms:modified>
</cp:coreProperties>
</file>